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0C4D0C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1C3EA1" w:rsidRPr="001C3EA1">
        <w:rPr>
          <w:rFonts w:eastAsia="Times New Roman" w:cs="Times New Roman"/>
          <w:b/>
          <w:highlight w:val="green"/>
          <w:lang w:eastAsia="cs-CZ"/>
        </w:rPr>
        <w:t>5</w:t>
      </w:r>
    </w:p>
    <w:p w14:paraId="273FF163" w14:textId="4D1F08D1"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1D2FD1">
        <w:rPr>
          <w:rFonts w:eastAsia="Times New Roman" w:cs="Times New Roman"/>
          <w:lang w:eastAsia="cs-CZ"/>
        </w:rPr>
        <w:t>:</w:t>
      </w:r>
      <w:r w:rsidRPr="001D2FD1">
        <w:rPr>
          <w:rFonts w:eastAsia="Times New Roman" w:cs="Times New Roman"/>
          <w:b/>
          <w:lang w:eastAsia="cs-CZ"/>
        </w:rPr>
        <w:t xml:space="preserve"> </w:t>
      </w:r>
      <w:r w:rsidR="00A64AC7" w:rsidRPr="0049385C">
        <w:rPr>
          <w:rFonts w:eastAsia="Times New Roman" w:cs="Times New Roman"/>
          <w:b/>
          <w:lang w:eastAsia="cs-CZ"/>
        </w:rPr>
        <w:t>6542</w:t>
      </w:r>
      <w:r w:rsidR="001C3EA1" w:rsidRPr="0049385C">
        <w:rPr>
          <w:rFonts w:eastAsia="Times New Roman" w:cs="Times New Roman"/>
          <w:b/>
          <w:lang w:eastAsia="cs-CZ"/>
        </w:rPr>
        <w:t>5</w:t>
      </w:r>
      <w:r w:rsidR="001D2FD1" w:rsidRPr="0049385C">
        <w:rPr>
          <w:rFonts w:eastAsia="Times New Roman" w:cs="Times New Roman"/>
          <w:b/>
          <w:lang w:eastAsia="cs-CZ"/>
        </w:rPr>
        <w:t>0</w:t>
      </w:r>
      <w:ins w:id="0" w:author="Vopalecká Leona" w:date="2025-08-22T09:34:00Z" w16du:dateUtc="2025-08-22T07:34:00Z">
        <w:r w:rsidR="009D2927">
          <w:rPr>
            <w:rFonts w:eastAsia="Times New Roman" w:cs="Times New Roman"/>
            <w:b/>
            <w:lang w:eastAsia="cs-CZ"/>
          </w:rPr>
          <w:t>71</w:t>
        </w:r>
      </w:ins>
      <w:del w:id="1" w:author="Vopalecká Leona" w:date="2025-08-22T09:34:00Z" w16du:dateUtc="2025-08-22T07:34:00Z">
        <w:r w:rsidR="001D2FD1" w:rsidRPr="0049385C" w:rsidDel="009D2927">
          <w:rPr>
            <w:rFonts w:eastAsia="Times New Roman" w:cs="Times New Roman"/>
            <w:b/>
            <w:lang w:eastAsia="cs-CZ"/>
          </w:rPr>
          <w:delText>53</w:delText>
        </w:r>
      </w:del>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Pr="001D2FD1" w:rsidRDefault="00C421F2" w:rsidP="00C421F2">
      <w:pPr>
        <w:pStyle w:val="Textbezodsazen"/>
        <w:tabs>
          <w:tab w:val="left" w:pos="0"/>
        </w:tabs>
        <w:spacing w:after="0"/>
      </w:pPr>
      <w:r w:rsidRPr="008B2111">
        <w:t xml:space="preserve">na základě pověření č. </w:t>
      </w:r>
      <w:r w:rsidRPr="0049385C">
        <w:t>2720</w:t>
      </w:r>
      <w:r w:rsidRPr="001D2FD1">
        <w:t xml:space="preserve"> ze dne </w:t>
      </w:r>
      <w:r w:rsidRPr="0049385C">
        <w:t>27. 5. 2019</w:t>
      </w:r>
    </w:p>
    <w:p w14:paraId="36713F6B" w14:textId="77777777" w:rsidR="00C421F2" w:rsidRPr="001D2FD1" w:rsidRDefault="00C421F2" w:rsidP="00C421F2">
      <w:pPr>
        <w:pStyle w:val="acnormal"/>
        <w:tabs>
          <w:tab w:val="left" w:pos="1985"/>
        </w:tabs>
        <w:spacing w:before="0" w:after="0"/>
        <w:rPr>
          <w:rFonts w:ascii="Verdana" w:hAnsi="Verdana" w:cstheme="minorHAnsi"/>
          <w:sz w:val="18"/>
          <w:szCs w:val="18"/>
        </w:rPr>
      </w:pPr>
      <w:r w:rsidRPr="001D2FD1">
        <w:rPr>
          <w:rFonts w:ascii="Verdana" w:hAnsi="Verdana" w:cstheme="minorHAnsi"/>
          <w:sz w:val="18"/>
          <w:szCs w:val="18"/>
        </w:rPr>
        <w:t>Bankovní spojení:</w:t>
      </w:r>
      <w:r w:rsidRPr="001D2FD1">
        <w:rPr>
          <w:rFonts w:ascii="Verdana" w:hAnsi="Verdana" w:cstheme="minorHAnsi"/>
          <w:sz w:val="18"/>
          <w:szCs w:val="18"/>
        </w:rPr>
        <w:tab/>
        <w:t xml:space="preserve"> </w:t>
      </w:r>
      <w:r w:rsidRPr="001D2FD1">
        <w:rPr>
          <w:rFonts w:ascii="Verdana" w:hAnsi="Verdana" w:cstheme="minorHAnsi"/>
          <w:sz w:val="18"/>
          <w:szCs w:val="18"/>
        </w:rPr>
        <w:tab/>
        <w:t>Česká národní banka</w:t>
      </w:r>
    </w:p>
    <w:p w14:paraId="319AC171" w14:textId="509B31C2" w:rsidR="00C421F2" w:rsidRPr="001D2FD1" w:rsidRDefault="00C421F2" w:rsidP="00C421F2">
      <w:pPr>
        <w:pStyle w:val="acnormal"/>
        <w:tabs>
          <w:tab w:val="left" w:pos="1701"/>
        </w:tabs>
        <w:spacing w:before="0" w:after="0"/>
        <w:rPr>
          <w:rFonts w:ascii="Verdana" w:hAnsi="Verdana" w:cstheme="minorHAnsi"/>
          <w:sz w:val="18"/>
          <w:szCs w:val="18"/>
        </w:rPr>
      </w:pPr>
      <w:r w:rsidRPr="001D2FD1">
        <w:rPr>
          <w:rFonts w:ascii="Verdana" w:hAnsi="Verdana" w:cstheme="minorHAnsi"/>
          <w:sz w:val="18"/>
          <w:szCs w:val="18"/>
        </w:rPr>
        <w:t>číslo účtu:</w:t>
      </w:r>
      <w:r w:rsidRPr="001D2FD1">
        <w:rPr>
          <w:rFonts w:ascii="Verdana" w:hAnsi="Verdana" w:cstheme="minorHAnsi"/>
          <w:sz w:val="18"/>
          <w:szCs w:val="18"/>
        </w:rPr>
        <w:tab/>
      </w:r>
      <w:r w:rsidRPr="001D2FD1">
        <w:rPr>
          <w:rFonts w:ascii="Verdana" w:hAnsi="Verdana" w:cstheme="minorHAnsi"/>
          <w:sz w:val="18"/>
          <w:szCs w:val="18"/>
        </w:rPr>
        <w:tab/>
      </w:r>
      <w:r w:rsidR="000A54CF" w:rsidRPr="0049385C">
        <w:rPr>
          <w:rFonts w:asciiTheme="majorHAnsi" w:hAnsiTheme="majorHAnsi"/>
          <w:sz w:val="18"/>
          <w:szCs w:val="18"/>
        </w:rPr>
        <w:t>70009-</w:t>
      </w:r>
      <w:r w:rsidR="000A54CF" w:rsidRPr="001D2FD1">
        <w:rPr>
          <w:rFonts w:ascii="Verdana" w:hAnsi="Verdana" w:cstheme="minorHAnsi"/>
          <w:sz w:val="18"/>
          <w:szCs w:val="18"/>
        </w:rPr>
        <w:t>00</w:t>
      </w:r>
      <w:r w:rsidRPr="001D2FD1">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1D2FD1">
        <w:rPr>
          <w:rFonts w:ascii="Verdana" w:hAnsi="Verdana" w:cstheme="minorHAnsi"/>
          <w:sz w:val="18"/>
          <w:szCs w:val="18"/>
        </w:rPr>
        <w:t>Datová schránka:</w:t>
      </w:r>
      <w:r w:rsidRPr="001D2FD1">
        <w:rPr>
          <w:rFonts w:ascii="Verdana" w:hAnsi="Verdana" w:cstheme="minorHAnsi"/>
          <w:sz w:val="18"/>
          <w:szCs w:val="18"/>
        </w:rPr>
        <w:tab/>
      </w:r>
      <w:r w:rsidRPr="001D2FD1">
        <w:rPr>
          <w:rFonts w:ascii="Verdana" w:hAnsi="Verdana" w:cstheme="minorHAnsi"/>
          <w:sz w:val="18"/>
          <w:szCs w:val="18"/>
        </w:rPr>
        <w:tab/>
      </w:r>
      <w:proofErr w:type="spellStart"/>
      <w:r w:rsidRPr="001D2FD1">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2BAC31F" w:rsidR="00D85C5B" w:rsidRPr="000C5DA0" w:rsidRDefault="001D2FD1" w:rsidP="002B378D">
      <w:pPr>
        <w:rPr>
          <w:lang w:eastAsia="cs-CZ"/>
        </w:rPr>
      </w:pPr>
      <w:r w:rsidRPr="00EB5336">
        <w:rPr>
          <w:lang w:eastAsia="cs-CZ"/>
        </w:rPr>
        <w:t>Tato smlouva je uzavřena na základě výsledků výběrového řízení veřejné zakázky s názvem „</w:t>
      </w:r>
      <w:sdt>
        <w:sdtPr>
          <w:rPr>
            <w:b/>
          </w:rPr>
          <w:alias w:val="Název veřejné zakázky"/>
          <w:tag w:val="Název VZ"/>
          <w:id w:val="2090275580"/>
          <w:placeholder>
            <w:docPart w:val="23D36411AA3F46DFB5ECFD7AB8600FA3"/>
          </w:placeholder>
        </w:sdtPr>
        <w:sdtEndPr/>
        <w:sdtContent>
          <w:ins w:id="2" w:author="Vopalecká Leona" w:date="2025-08-22T09:34:00Z" w16du:dateUtc="2025-08-22T07:34:00Z">
            <w:r w:rsidR="009D2927" w:rsidRPr="009D2927">
              <w:rPr>
                <w:b/>
              </w:rPr>
              <w:t>Nákup osvětlení pracovního místa</w:t>
            </w:r>
            <w:r w:rsidR="009D2927" w:rsidRPr="009D2927" w:rsidDel="009D2927">
              <w:rPr>
                <w:b/>
              </w:rPr>
              <w:t xml:space="preserve"> </w:t>
            </w:r>
          </w:ins>
          <w:del w:id="3" w:author="Vopalecká Leona" w:date="2025-08-22T09:34:00Z" w16du:dateUtc="2025-08-22T07:34:00Z">
            <w:r w:rsidRPr="00EB5336" w:rsidDel="009D2927">
              <w:delText>Nákup venkovního přenosného osvětlení</w:delText>
            </w:r>
          </w:del>
        </w:sdtContent>
      </w:sdt>
      <w:r w:rsidRPr="00EB5336">
        <w:rPr>
          <w:lang w:eastAsia="cs-CZ"/>
        </w:rPr>
        <w:t xml:space="preserve">“, </w:t>
      </w:r>
      <w:r w:rsidRPr="00EB5336">
        <w:rPr>
          <w:rFonts w:eastAsia="Times New Roman" w:cs="Times New Roman"/>
          <w:lang w:eastAsia="cs-CZ"/>
        </w:rPr>
        <w:t xml:space="preserve">č. j. veřejné zakázky </w:t>
      </w:r>
      <w:ins w:id="4" w:author="Vopalecká Leona" w:date="2025-08-22T09:47:00Z" w16du:dateUtc="2025-08-22T07:47:00Z">
        <w:r w:rsidR="00D11682" w:rsidRPr="00D11682">
          <w:t>21928/2025-SŽ-OŘ PLZ-ÚPI</w:t>
        </w:r>
        <w:r w:rsidR="00D11682" w:rsidRPr="00D11682" w:rsidDel="009D2927">
          <w:rPr>
            <w:highlight w:val="magenta"/>
          </w:rPr>
          <w:t xml:space="preserve"> </w:t>
        </w:r>
      </w:ins>
      <w:del w:id="5" w:author="Vopalecká Leona" w:date="2025-08-22T09:34:00Z" w16du:dateUtc="2025-08-22T07:34:00Z">
        <w:r w:rsidRPr="009D2927" w:rsidDel="009D2927">
          <w:rPr>
            <w:highlight w:val="magenta"/>
            <w:rPrChange w:id="6" w:author="Vopalecká Leona" w:date="2025-08-22T09:34:00Z" w16du:dateUtc="2025-08-22T07:34:00Z">
              <w:rPr/>
            </w:rPrChange>
          </w:rPr>
          <w:delText>14685</w:delText>
        </w:r>
      </w:del>
      <w:del w:id="7" w:author="Vopalecká Leona" w:date="2025-08-22T09:47:00Z" w16du:dateUtc="2025-08-22T07:47:00Z">
        <w:r w:rsidRPr="009D2927" w:rsidDel="00D11682">
          <w:rPr>
            <w:highlight w:val="magenta"/>
            <w:rPrChange w:id="8" w:author="Vopalecká Leona" w:date="2025-08-22T09:34:00Z" w16du:dateUtc="2025-08-22T07:34:00Z">
              <w:rPr/>
            </w:rPrChange>
          </w:rPr>
          <w:delText>/2025-SŽ-OŘ PLZ-ÚPI</w:delText>
        </w:r>
        <w:r w:rsidRPr="00EB5336" w:rsidDel="00D11682">
          <w:rPr>
            <w:rFonts w:eastAsia="Times New Roman" w:cs="Times New Roman"/>
            <w:lang w:eastAsia="cs-CZ"/>
          </w:rPr>
          <w:delText xml:space="preserve"> </w:delText>
        </w:r>
      </w:del>
      <w:r w:rsidRPr="00EB5336">
        <w:rPr>
          <w:lang w:eastAsia="cs-CZ"/>
        </w:rPr>
        <w:t>(dále jen „veřejná zakázka“). Jednotlivá ustanovení této Smlouvy tak budou vykládána v souladu se zadávacími podmínkami veřejné zakázky</w:t>
      </w:r>
      <w:r>
        <w:rPr>
          <w:lang w:eastAsia="cs-CZ"/>
        </w:rPr>
        <w:t>.</w:t>
      </w:r>
    </w:p>
    <w:p w14:paraId="50FD3425" w14:textId="3F83894E" w:rsidR="00D85C5B" w:rsidRPr="003F5875" w:rsidRDefault="00D85C5B" w:rsidP="003F5875">
      <w:pPr>
        <w:pStyle w:val="Nadpis1-1"/>
      </w:pPr>
      <w:r w:rsidRPr="003F5875">
        <w:t>Předmět koupě</w:t>
      </w:r>
    </w:p>
    <w:p w14:paraId="1CC662D5" w14:textId="4E902B39"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w:t>
      </w:r>
      <w:r w:rsidR="001D2FD1" w:rsidRPr="00B74357">
        <w:rPr>
          <w:rFonts w:eastAsia="Times New Roman" w:cs="Times New Roman"/>
          <w:lang w:eastAsia="cs-CZ"/>
        </w:rPr>
        <w:t xml:space="preserve">je </w:t>
      </w:r>
      <w:ins w:id="9" w:author="Vopalecká Leona" w:date="2025-08-22T09:36:00Z" w16du:dateUtc="2025-08-22T07:36:00Z">
        <w:r w:rsidR="00F13E41">
          <w:t>mobilní osvětlovací zařízení</w:t>
        </w:r>
      </w:ins>
      <w:del w:id="10" w:author="Vopalecká Leona" w:date="2025-08-22T09:35:00Z" w16du:dateUtc="2025-08-22T07:35:00Z">
        <w:r w:rsidR="001D2FD1" w:rsidDel="009D2927">
          <w:rPr>
            <w:rFonts w:eastAsia="Times New Roman" w:cs="Times New Roman"/>
            <w:lang w:eastAsia="cs-CZ"/>
          </w:rPr>
          <w:delText>venkovní přenosné osvětlení</w:delText>
        </w:r>
      </w:del>
      <w:r w:rsidR="001D2FD1">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1D2FD1">
        <w:rPr>
          <w:rFonts w:eastAsia="Times New Roman" w:cs="Times New Roman"/>
          <w:lang w:eastAsia="cs-CZ"/>
        </w:rPr>
        <w:t>na</w:t>
      </w:r>
      <w:r w:rsidR="00E95E04" w:rsidRPr="001D2FD1">
        <w:rPr>
          <w:rFonts w:eastAsia="Times New Roman" w:cs="Times New Roman"/>
          <w:lang w:eastAsia="cs-CZ"/>
        </w:rPr>
        <w:t xml:space="preserve"> </w:t>
      </w:r>
      <w:r w:rsidR="000A54CF" w:rsidRPr="0049385C">
        <w:rPr>
          <w:rFonts w:eastAsia="Times New Roman" w:cs="Times New Roman"/>
          <w:lang w:eastAsia="cs-CZ"/>
        </w:rPr>
        <w:t>60</w:t>
      </w:r>
      <w:r w:rsidRPr="001D2FD1">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BE86440" w14:textId="6A536AB0" w:rsidR="001D2FD1" w:rsidRPr="00AE2970" w:rsidRDefault="001D2FD1" w:rsidP="001D2FD1">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w:t>
      </w:r>
      <w:r w:rsidR="00BE52D7">
        <w:rPr>
          <w:rFonts w:eastAsia="Times New Roman" w:cs="Times New Roman"/>
          <w:lang w:eastAsia="cs-CZ"/>
        </w:rPr>
        <w:t xml:space="preserve">je na adresu </w:t>
      </w:r>
      <w:r w:rsidR="00BE52D7" w:rsidRPr="00EB5336">
        <w:rPr>
          <w:rFonts w:eastAsia="Times New Roman" w:cs="Times New Roman"/>
          <w:lang w:eastAsia="cs-CZ"/>
        </w:rPr>
        <w:t xml:space="preserve">Sušická 23, 326 00 </w:t>
      </w:r>
      <w:r w:rsidR="00A246BE" w:rsidRPr="00EB5336">
        <w:rPr>
          <w:rFonts w:eastAsia="Times New Roman" w:cs="Times New Roman"/>
          <w:lang w:eastAsia="cs-CZ"/>
        </w:rPr>
        <w:t>Plzeň</w:t>
      </w:r>
      <w:r w:rsidR="00A246BE" w:rsidDel="00BE52D7">
        <w:rPr>
          <w:rFonts w:eastAsia="Times New Roman" w:cs="Times New Roman"/>
          <w:lang w:eastAsia="cs-CZ"/>
        </w:rPr>
        <w:t>.</w:t>
      </w:r>
    </w:p>
    <w:p w14:paraId="5D5AC1F1" w14:textId="236F0CEF" w:rsidR="001D2FD1" w:rsidRPr="00EB5336" w:rsidRDefault="001D2FD1" w:rsidP="001D2FD1">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00BE52D7">
        <w:rPr>
          <w:rFonts w:eastAsia="Times New Roman" w:cs="Times New Roman"/>
          <w:lang w:eastAsia="cs-CZ"/>
        </w:rPr>
        <w:t>do 30. 1</w:t>
      </w:r>
      <w:ins w:id="11" w:author="Vopalecká Leona" w:date="2025-08-22T09:35:00Z" w16du:dateUtc="2025-08-22T07:35:00Z">
        <w:r w:rsidR="009D2927">
          <w:rPr>
            <w:rFonts w:eastAsia="Times New Roman" w:cs="Times New Roman"/>
            <w:lang w:eastAsia="cs-CZ"/>
          </w:rPr>
          <w:t>1</w:t>
        </w:r>
      </w:ins>
      <w:del w:id="12" w:author="Vopalecká Leona" w:date="2025-08-22T09:35:00Z" w16du:dateUtc="2025-08-22T07:35:00Z">
        <w:r w:rsidR="00BE52D7" w:rsidDel="009D2927">
          <w:rPr>
            <w:rFonts w:eastAsia="Times New Roman" w:cs="Times New Roman"/>
            <w:lang w:eastAsia="cs-CZ"/>
          </w:rPr>
          <w:delText>0</w:delText>
        </w:r>
      </w:del>
      <w:r w:rsidR="00BE52D7">
        <w:rPr>
          <w:rFonts w:eastAsia="Times New Roman" w:cs="Times New Roman"/>
          <w:lang w:eastAsia="cs-CZ"/>
        </w:rPr>
        <w:t>. 2025</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49385C">
        <w:rPr>
          <w:rFonts w:eastAsia="Times New Roman" w:cs="Times New Roman"/>
          <w:lang w:eastAsia="cs-CZ"/>
        </w:rPr>
        <w:t>předávací protokol</w:t>
      </w:r>
      <w:r w:rsidRPr="0049385C">
        <w:rPr>
          <w:rFonts w:eastAsia="Times New Roman" w:cs="Times New Roman"/>
          <w:lang w:eastAsia="cs-CZ"/>
        </w:rPr>
        <w:t>/dodací list</w:t>
      </w:r>
      <w:r w:rsidRPr="001D2FD1">
        <w:rPr>
          <w:rFonts w:eastAsia="Times New Roman" w:cs="Times New Roman"/>
          <w:lang w:eastAsia="cs-CZ"/>
        </w:rPr>
        <w:t xml:space="preserve"> </w:t>
      </w:r>
      <w:r w:rsidR="00AE2970" w:rsidRPr="001D2FD1">
        <w:rPr>
          <w:rFonts w:eastAsia="Times New Roman" w:cs="Times New Roman"/>
          <w:lang w:eastAsia="cs-CZ"/>
        </w:rPr>
        <w:t>podepsan</w:t>
      </w:r>
      <w:r w:rsidRPr="001D2FD1">
        <w:rPr>
          <w:rFonts w:eastAsia="Times New Roman" w:cs="Times New Roman"/>
          <w:lang w:eastAsia="cs-CZ"/>
        </w:rPr>
        <w:t>ý</w:t>
      </w:r>
      <w:r w:rsidR="00AE2970" w:rsidRPr="001D2FD1">
        <w:rPr>
          <w:rFonts w:eastAsia="Times New Roman" w:cs="Times New Roman"/>
          <w:lang w:eastAsia="cs-CZ"/>
        </w:rPr>
        <w:t xml:space="preserve"> oběma Smluvními stranami.</w:t>
      </w:r>
      <w:r w:rsidR="00BB200E" w:rsidRPr="001D2FD1">
        <w:rPr>
          <w:rFonts w:eastAsia="Times New Roman" w:cs="Times New Roman"/>
          <w:lang w:eastAsia="cs-CZ"/>
        </w:rPr>
        <w:t xml:space="preserve"> Pro předání a převzetí předmětu koupě</w:t>
      </w:r>
      <w:r w:rsidR="00BB200E" w:rsidRPr="00BF026F">
        <w:rPr>
          <w:rFonts w:eastAsia="Times New Roman" w:cs="Times New Roman"/>
          <w:lang w:eastAsia="cs-CZ"/>
        </w:rPr>
        <w:t xml:space="preserve">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49385C">
        <w:rPr>
          <w:rFonts w:ascii="Verdana" w:hAnsi="Verdana" w:cstheme="minorHAnsi"/>
        </w:rPr>
        <w:t>předávacího protokolu/dodacího listu</w:t>
      </w:r>
      <w:r w:rsidRPr="001D2FD1">
        <w:rPr>
          <w:rFonts w:ascii="Verdana" w:hAnsi="Verdana" w:cstheme="minorHAnsi"/>
        </w:rPr>
        <w:t xml:space="preserve">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49385C"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9385C">
        <w:rPr>
          <w:rFonts w:eastAsia="Times New Roman" w:cs="Times New Roman"/>
          <w:lang w:eastAsia="cs-CZ"/>
        </w:rPr>
        <w:t>Pojištění se nevyžaduje.</w:t>
      </w:r>
    </w:p>
    <w:p w14:paraId="3776C210" w14:textId="77777777" w:rsidR="00D85C5B" w:rsidRPr="0049385C"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9385C">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375B7E39" w14:textId="7ED15EC5" w:rsidR="00D85C5B" w:rsidRPr="0049385C" w:rsidRDefault="001D2FD1"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49385C">
        <w:rPr>
          <w:rFonts w:eastAsia="Times New Roman" w:cs="Times New Roman"/>
          <w:lang w:eastAsia="cs-CZ"/>
        </w:rPr>
        <w:t>záruční list,</w:t>
      </w:r>
      <w:r w:rsidR="00D85C5B" w:rsidRPr="0049385C">
        <w:rPr>
          <w:rFonts w:eastAsia="Times New Roman" w:cs="Times New Roman"/>
          <w:lang w:eastAsia="cs-CZ"/>
        </w:rPr>
        <w:t xml:space="preserve"> </w:t>
      </w:r>
    </w:p>
    <w:p w14:paraId="247584B4" w14:textId="1159E859" w:rsidR="00D85C5B" w:rsidRDefault="001D2FD1"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49385C">
        <w:rPr>
          <w:rFonts w:eastAsia="Times New Roman" w:cs="Times New Roman"/>
          <w:lang w:eastAsia="cs-CZ"/>
        </w:rPr>
        <w:t>návod k obsluze</w:t>
      </w:r>
      <w:r w:rsidRPr="001D2FD1">
        <w:rPr>
          <w:rFonts w:eastAsia="Times New Roman" w:cs="Times New Roman"/>
          <w:lang w:eastAsia="cs-CZ"/>
        </w:rPr>
        <w:t xml:space="preserve"> a údržbě v jazyce českém.</w:t>
      </w:r>
      <w:r w:rsidRPr="0049385C" w:rsidDel="001D2FD1">
        <w:rPr>
          <w:rFonts w:eastAsia="Times New Roman" w:cs="Times New Roman"/>
          <w:lang w:eastAsia="cs-CZ"/>
        </w:rPr>
        <w:t xml:space="preserve"> </w:t>
      </w:r>
    </w:p>
    <w:p w14:paraId="3C51AF81" w14:textId="77777777" w:rsidR="001D2FD1" w:rsidRPr="000D4601" w:rsidRDefault="001D2FD1"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0A3BBE7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w:t>
      </w:r>
      <w:bookmarkStart w:id="13" w:name="_Hlk199849025"/>
      <w:r w:rsidRPr="0015084F">
        <w:rPr>
          <w:rFonts w:eastAsia="Times New Roman" w:cs="Times New Roman"/>
          <w:lang w:eastAsia="cs-CZ"/>
        </w:rPr>
        <w:t xml:space="preserve">činí </w:t>
      </w:r>
      <w:r w:rsidR="007D1479" w:rsidRPr="007D1479">
        <w:rPr>
          <w:bCs/>
        </w:rPr>
        <w:t>[</w:t>
      </w:r>
      <w:r w:rsidR="007D1479" w:rsidRPr="007D1479">
        <w:rPr>
          <w:bCs/>
          <w:highlight w:val="yellow"/>
        </w:rPr>
        <w:t>VLOŽÍ PRODÁVAJÍCÍ, MIN. 24 MĚSÍCŮ</w:t>
      </w:r>
      <w:r w:rsidR="007D1479" w:rsidRPr="007D1479">
        <w:rPr>
          <w:bCs/>
        </w:rPr>
        <w:t>]</w:t>
      </w:r>
      <w:r w:rsidR="005D472A">
        <w:rPr>
          <w:bCs/>
        </w:rPr>
        <w:t>.</w:t>
      </w:r>
      <w:bookmarkEnd w:id="13"/>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proofErr w:type="gramStart"/>
      <w:r w:rsidR="00502E6E" w:rsidRPr="00502E6E">
        <w:rPr>
          <w:rFonts w:eastAsia="Times New Roman" w:cs="Times New Roman"/>
          <w:lang w:eastAsia="cs-CZ"/>
        </w:rPr>
        <w:t>inovací</w:t>
      </w:r>
      <w:proofErr w:type="gramEnd"/>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4B36D137"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w:t>
      </w:r>
      <w:ins w:id="14" w:author="Vopalecká Leona" w:date="2025-08-22T09:35:00Z" w16du:dateUtc="2025-08-22T07:35:00Z">
        <w:r w:rsidR="009D2927">
          <w:rPr>
            <w:rFonts w:eastAsia="Times New Roman" w:cs="Times New Roman"/>
            <w:lang w:eastAsia="cs-CZ"/>
          </w:rPr>
          <w:t> </w:t>
        </w:r>
      </w:ins>
      <w:del w:id="15" w:author="Vopalecká Leona" w:date="2025-08-22T09:35:00Z" w16du:dateUtc="2025-08-22T07:35:00Z">
        <w:r w:rsidR="00502E6E" w:rsidRPr="00502E6E" w:rsidDel="009D2927">
          <w:rPr>
            <w:rFonts w:eastAsia="Times New Roman" w:cs="Times New Roman"/>
            <w:lang w:eastAsia="cs-CZ"/>
          </w:rPr>
          <w:delText>.</w:delText>
        </w:r>
      </w:del>
      <w:r w:rsidR="00502E6E" w:rsidRPr="00502E6E">
        <w:rPr>
          <w:rFonts w:eastAsia="Times New Roman" w:cs="Times New Roman"/>
          <w:lang w:eastAsia="cs-CZ"/>
        </w:rPr>
        <w:t>000</w:t>
      </w:r>
      <w:ins w:id="16" w:author="Vopalecká Leona" w:date="2025-08-22T09:35:00Z" w16du:dateUtc="2025-08-22T07:35:00Z">
        <w:r w:rsidR="009D2927">
          <w:rPr>
            <w:rFonts w:eastAsia="Times New Roman" w:cs="Times New Roman"/>
            <w:lang w:eastAsia="cs-CZ"/>
          </w:rPr>
          <w:t>,00</w:t>
        </w:r>
      </w:ins>
      <w:r w:rsidR="00502E6E" w:rsidRPr="00502E6E">
        <w:rPr>
          <w:rFonts w:eastAsia="Times New Roman" w:cs="Times New Roman"/>
          <w:lang w:eastAsia="cs-CZ"/>
        </w:rPr>
        <w:t xml:space="preserve">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w:t>
      </w:r>
      <w:ins w:id="17" w:author="Vopalecká Leona" w:date="2025-08-22T09:35:00Z" w16du:dateUtc="2025-08-22T07:35:00Z">
        <w:r w:rsidR="009D2927">
          <w:rPr>
            <w:rFonts w:eastAsia="Times New Roman" w:cs="Times New Roman"/>
            <w:lang w:eastAsia="cs-CZ"/>
          </w:rPr>
          <w:t> </w:t>
        </w:r>
      </w:ins>
      <w:del w:id="18" w:author="Vopalecká Leona" w:date="2025-08-22T09:35:00Z" w16du:dateUtc="2025-08-22T07:35:00Z">
        <w:r w:rsidR="00502E6E" w:rsidRPr="00502E6E" w:rsidDel="009D2927">
          <w:rPr>
            <w:rFonts w:eastAsia="Times New Roman" w:cs="Times New Roman"/>
            <w:lang w:eastAsia="cs-CZ"/>
          </w:rPr>
          <w:delText>.</w:delText>
        </w:r>
      </w:del>
      <w:r w:rsidR="00502E6E" w:rsidRPr="00502E6E">
        <w:rPr>
          <w:rFonts w:eastAsia="Times New Roman" w:cs="Times New Roman"/>
          <w:lang w:eastAsia="cs-CZ"/>
        </w:rPr>
        <w:t>000</w:t>
      </w:r>
      <w:ins w:id="19" w:author="Vopalecká Leona" w:date="2025-08-22T09:35:00Z" w16du:dateUtc="2025-08-22T07:35:00Z">
        <w:r w:rsidR="009D2927">
          <w:rPr>
            <w:rFonts w:eastAsia="Times New Roman" w:cs="Times New Roman"/>
            <w:lang w:eastAsia="cs-CZ"/>
          </w:rPr>
          <w:t>,00</w:t>
        </w:r>
      </w:ins>
      <w:r w:rsidR="00502E6E" w:rsidRPr="00502E6E">
        <w:rPr>
          <w:rFonts w:eastAsia="Times New Roman" w:cs="Times New Roman"/>
          <w:lang w:eastAsia="cs-CZ"/>
        </w:rPr>
        <w:t xml:space="preserve">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6C1ABE3C" w:rsidR="006937E1" w:rsidRDefault="006937E1" w:rsidP="00B47A17">
      <w:pPr>
        <w:pStyle w:val="SODslseznam-2a"/>
        <w:tabs>
          <w:tab w:val="clear" w:pos="360"/>
        </w:tabs>
        <w:spacing w:line="240" w:lineRule="auto"/>
      </w:pPr>
      <w: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625A08">
        <w:t xml:space="preserve"> které spadají do oblasti působnosti právních předpisů nebo jiných aktů uvedených v článku 5k Nařízení č. 833/2014,</w:t>
      </w:r>
      <w:r>
        <w:t xml:space="preserve">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69E147B7"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del w:id="20" w:author="Vopalecká Leona" w:date="2025-08-22T09:35:00Z" w16du:dateUtc="2025-08-22T07:35:00Z">
        <w:r w:rsidR="005E210C" w:rsidDel="009D2927">
          <w:rPr>
            <w:rFonts w:eastAsia="Times New Roman" w:cs="Times New Roman"/>
            <w:lang w:eastAsia="cs-CZ"/>
          </w:rPr>
          <w:delText>8</w:delText>
        </w:r>
        <w:r w:rsidRPr="006937E1" w:rsidDel="009D2927">
          <w:rPr>
            <w:rFonts w:eastAsia="Times New Roman" w:cs="Times New Roman"/>
            <w:lang w:eastAsia="cs-CZ"/>
          </w:rPr>
          <w:delText xml:space="preserve">  Smlouvy</w:delText>
        </w:r>
      </w:del>
      <w:ins w:id="21" w:author="Vopalecká Leona" w:date="2025-08-22T09:35:00Z" w16du:dateUtc="2025-08-22T07:35:00Z">
        <w:r w:rsidR="009D2927">
          <w:rPr>
            <w:rFonts w:eastAsia="Times New Roman" w:cs="Times New Roman"/>
            <w:lang w:eastAsia="cs-CZ"/>
          </w:rPr>
          <w:t>8</w:t>
        </w:r>
        <w:r w:rsidR="009D2927" w:rsidRPr="006937E1">
          <w:rPr>
            <w:rFonts w:eastAsia="Times New Roman" w:cs="Times New Roman"/>
            <w:lang w:eastAsia="cs-CZ"/>
          </w:rPr>
          <w:t xml:space="preserve"> Smlouvy</w:t>
        </w:r>
      </w:ins>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22"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2"/>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4FBFE820" w:rsidR="006937E1" w:rsidRPr="006937E1" w:rsidRDefault="006937E1" w:rsidP="002D5DA0">
      <w:pPr>
        <w:numPr>
          <w:ilvl w:val="1"/>
          <w:numId w:val="10"/>
        </w:numPr>
        <w:overflowPunct w:val="0"/>
        <w:autoSpaceDE w:val="0"/>
        <w:autoSpaceDN w:val="0"/>
        <w:adjustRightInd w:val="0"/>
        <w:spacing w:after="120" w:line="240" w:lineRule="auto"/>
        <w:ind w:left="709" w:hanging="709"/>
        <w:textAlignment w:val="baseline"/>
        <w:rPr>
          <w:lang w:eastAsia="cs-CZ"/>
        </w:rPr>
      </w:pPr>
      <w:bookmarkStart w:id="23"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23"/>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w:t>
      </w:r>
      <w:r w:rsidRPr="003F5875">
        <w:rPr>
          <w:rFonts w:eastAsia="Calibri" w:cs="Times New Roman"/>
        </w:rPr>
        <w:lastRenderedPageBreak/>
        <w:t>(dále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lastRenderedPageBreak/>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1D2FD1"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1D2FD1">
        <w:rPr>
          <w:rFonts w:eastAsia="Times New Roman" w:cs="Times New Roman"/>
          <w:lang w:eastAsia="cs-CZ"/>
        </w:rPr>
        <w:t>S</w:t>
      </w:r>
      <w:r w:rsidR="00D85C5B" w:rsidRPr="001D2FD1">
        <w:rPr>
          <w:rFonts w:eastAsia="Times New Roman" w:cs="Times New Roman"/>
          <w:lang w:eastAsia="cs-CZ"/>
        </w:rPr>
        <w:t>mlouvu lze měnit pouze</w:t>
      </w:r>
      <w:r w:rsidR="008E5032" w:rsidRPr="001D2FD1">
        <w:rPr>
          <w:rFonts w:eastAsia="Times New Roman" w:cs="Times New Roman"/>
          <w:lang w:eastAsia="cs-CZ"/>
        </w:rPr>
        <w:t xml:space="preserve"> vzestupně číslovanými</w:t>
      </w:r>
      <w:r w:rsidR="00D85C5B" w:rsidRPr="001D2FD1">
        <w:rPr>
          <w:rFonts w:eastAsia="Times New Roman" w:cs="Times New Roman"/>
          <w:lang w:eastAsia="cs-CZ"/>
        </w:rPr>
        <w:t xml:space="preserve"> písemnými dodatky.</w:t>
      </w:r>
    </w:p>
    <w:p w14:paraId="7C1A5E57" w14:textId="7BF49D47" w:rsidR="006D5BA2" w:rsidRPr="0049385C" w:rsidRDefault="00D85C5B" w:rsidP="0049385C">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49385C">
        <w:rPr>
          <w:rFonts w:eastAsia="Times New Roman" w:cs="Times New Roman"/>
          <w:lang w:eastAsia="cs-CZ"/>
        </w:rPr>
        <w:t>Zvláštní pod</w:t>
      </w:r>
      <w:r w:rsidR="00FB5045" w:rsidRPr="0049385C">
        <w:rPr>
          <w:rFonts w:eastAsia="Times New Roman" w:cs="Times New Roman"/>
          <w:lang w:eastAsia="cs-CZ"/>
        </w:rPr>
        <w:t>mínky, na které odkazuje tato S</w:t>
      </w:r>
      <w:r w:rsidRPr="0049385C">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3A0EAC00"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1D2FD1">
        <w:rPr>
          <w:rFonts w:eastAsia="Times New Roman" w:cs="Times New Roman"/>
          <w:lang w:eastAsia="cs-CZ"/>
        </w:rPr>
        <w:t>Technická zpráva</w:t>
      </w:r>
      <w:r w:rsidR="001D2FD1" w:rsidRPr="0040201B" w:rsidDel="001D2FD1">
        <w:rPr>
          <w:rFonts w:eastAsia="Times New Roman" w:cs="Times New Roman"/>
          <w:highlight w:val="green"/>
          <w:lang w:eastAsia="cs-CZ"/>
        </w:rPr>
        <w:t xml:space="preserve"> </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5162E8A5" w14:textId="77777777" w:rsidR="001D2FD1" w:rsidRPr="0040201B" w:rsidRDefault="001D2FD1" w:rsidP="001D2FD1">
      <w:pPr>
        <w:pStyle w:val="Nadpisbezsl1-2"/>
        <w:rPr>
          <w:sz w:val="18"/>
          <w:szCs w:val="18"/>
        </w:rPr>
      </w:pPr>
      <w:r>
        <w:rPr>
          <w:sz w:val="18"/>
          <w:szCs w:val="18"/>
        </w:rPr>
        <w:t>Technická zpráva</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06952D5A" w:rsidR="006426AF" w:rsidRDefault="006426AF" w:rsidP="006426AF">
      <w:pPr>
        <w:pStyle w:val="Tabulka"/>
        <w:spacing w:after="120"/>
      </w:pPr>
      <w:r>
        <w:rPr>
          <w:bCs/>
        </w:rPr>
        <w:t>Plná moc</w:t>
      </w:r>
      <w:r>
        <w:t xml:space="preserve"> </w:t>
      </w:r>
      <w:r w:rsidRPr="002B4AB9">
        <w:rPr>
          <w:bCs/>
        </w:rPr>
        <w:t xml:space="preserve">doložená Prodávajícím v rámci </w:t>
      </w:r>
      <w:r w:rsidR="003B34AB">
        <w:rPr>
          <w:bCs/>
        </w:rPr>
        <w:t>výběrového</w:t>
      </w:r>
      <w:r w:rsidRPr="002B4AB9">
        <w:rPr>
          <w:bCs/>
        </w:rPr>
        <w:t xml:space="preserve">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1A4601AB"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33E2484"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1682">
            <w:rPr>
              <w:rStyle w:val="slostrnky"/>
              <w:noProof/>
            </w:rPr>
            <w:t>6</w:t>
          </w:r>
          <w:r>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72AA65D"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D11682">
            <w:rPr>
              <w:rStyle w:val="slostrnky"/>
              <w:noProof/>
            </w:rPr>
            <w:t>6</w:t>
          </w:r>
          <w:r w:rsidR="00001EAA">
            <w:rPr>
              <w:rStyle w:val="slostrnky"/>
            </w:rPr>
            <w:fldChar w:fldCharType="end"/>
          </w:r>
        </w:p>
      </w:tc>
      <w:tc>
        <w:tcPr>
          <w:tcW w:w="3458" w:type="dxa"/>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3070C0A3"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A4B28FF"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0A16275"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7E21C577"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opalecká Leona">
    <w15:presenceInfo w15:providerId="AD" w15:userId="S::VopaleckaL@spravazeleznic.cz::723d41d6-42c6-4dbd-987e-2dd2c50081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3EA1"/>
    <w:rsid w:val="001C4874"/>
    <w:rsid w:val="001D2FD1"/>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1F7E"/>
    <w:rsid w:val="002C31BF"/>
    <w:rsid w:val="002C400D"/>
    <w:rsid w:val="002D08B1"/>
    <w:rsid w:val="002D5DA0"/>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4AB"/>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75131"/>
    <w:rsid w:val="00482207"/>
    <w:rsid w:val="00486107"/>
    <w:rsid w:val="00491827"/>
    <w:rsid w:val="00491880"/>
    <w:rsid w:val="0049385C"/>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25A08"/>
    <w:rsid w:val="006347B6"/>
    <w:rsid w:val="0064092E"/>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13"/>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D2927"/>
    <w:rsid w:val="009E07F4"/>
    <w:rsid w:val="009F392E"/>
    <w:rsid w:val="00A07201"/>
    <w:rsid w:val="00A10341"/>
    <w:rsid w:val="00A1623B"/>
    <w:rsid w:val="00A246BE"/>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2D7"/>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1682"/>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361E6"/>
    <w:rsid w:val="00E60045"/>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3E41"/>
    <w:rsid w:val="00F1715C"/>
    <w:rsid w:val="00F20995"/>
    <w:rsid w:val="00F30576"/>
    <w:rsid w:val="00F310F8"/>
    <w:rsid w:val="00F35939"/>
    <w:rsid w:val="00F41178"/>
    <w:rsid w:val="00F41249"/>
    <w:rsid w:val="00F45607"/>
    <w:rsid w:val="00F5412E"/>
    <w:rsid w:val="00F6202B"/>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 w:type="paragraph" w:styleId="Revize">
    <w:name w:val="Revision"/>
    <w:hidden/>
    <w:uiPriority w:val="99"/>
    <w:semiHidden/>
    <w:rsid w:val="00625A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D36411AA3F46DFB5ECFD7AB8600FA3"/>
        <w:category>
          <w:name w:val="Obecné"/>
          <w:gallery w:val="placeholder"/>
        </w:category>
        <w:types>
          <w:type w:val="bbPlcHdr"/>
        </w:types>
        <w:behaviors>
          <w:behavior w:val="content"/>
        </w:behaviors>
        <w:guid w:val="{FEBF6CD5-3394-458E-ACA3-41C564E6E878}"/>
      </w:docPartPr>
      <w:docPartBody>
        <w:p w:rsidR="000D05C2" w:rsidRDefault="000D05C2" w:rsidP="000D05C2">
          <w:pPr>
            <w:pStyle w:val="23D36411AA3F46DFB5ECFD7AB8600FA3"/>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5C2"/>
    <w:rsid w:val="000D05C2"/>
    <w:rsid w:val="00475131"/>
    <w:rsid w:val="00737302"/>
    <w:rsid w:val="00754F13"/>
    <w:rsid w:val="00E600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37302"/>
    <w:rPr>
      <w:color w:val="808080"/>
    </w:rPr>
  </w:style>
  <w:style w:type="paragraph" w:customStyle="1" w:styleId="23D36411AA3F46DFB5ECFD7AB8600FA3">
    <w:name w:val="23D36411AA3F46DFB5ECFD7AB8600FA3"/>
    <w:rsid w:val="000D05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2777</Words>
  <Characters>16388</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39</cp:revision>
  <cp:lastPrinted>2017-11-28T17:18:00Z</cp:lastPrinted>
  <dcterms:created xsi:type="dcterms:W3CDTF">2023-02-09T12:20:00Z</dcterms:created>
  <dcterms:modified xsi:type="dcterms:W3CDTF">2025-08-22T07:48:00Z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